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line="580" w:lineRule="exact"/>
        <w:rPr>
          <w:rFonts w:hint="default" w:ascii="黑体" w:hAnsi="黑体" w:eastAsia="黑体"/>
          <w:sz w:val="32"/>
          <w:szCs w:val="32"/>
          <w:lang w:val="en-US" w:eastAsia="zh-CN"/>
        </w:rPr>
      </w:pPr>
      <w:r>
        <w:rPr>
          <w:rFonts w:hint="eastAsia" w:ascii="黑体" w:hAnsi="黑体" w:eastAsia="黑体"/>
          <w:sz w:val="32"/>
          <w:szCs w:val="32"/>
        </w:rPr>
        <w:t>附件</w:t>
      </w:r>
      <w:r>
        <w:rPr>
          <w:rFonts w:hint="eastAsia" w:ascii="黑体" w:hAnsi="黑体" w:eastAsia="黑体"/>
          <w:sz w:val="32"/>
          <w:szCs w:val="32"/>
          <w:lang w:val="en-US" w:eastAsia="zh-CN"/>
        </w:rPr>
        <w:t>7</w:t>
      </w:r>
    </w:p>
    <w:p>
      <w:pPr>
        <w:overflowPunct w:val="0"/>
        <w:spacing w:line="580" w:lineRule="exact"/>
        <w:jc w:val="center"/>
        <w:rPr>
          <w:rFonts w:hint="eastAsia" w:ascii="方正小标宋简体" w:hAnsi="黑体" w:eastAsia="方正小标宋简体"/>
          <w:sz w:val="44"/>
          <w:szCs w:val="44"/>
        </w:rPr>
      </w:pPr>
    </w:p>
    <w:p>
      <w:pPr>
        <w:overflowPunct w:val="0"/>
        <w:spacing w:line="58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承  诺  函</w:t>
      </w:r>
    </w:p>
    <w:p>
      <w:pPr>
        <w:overflowPunct w:val="0"/>
        <w:spacing w:line="580" w:lineRule="exact"/>
        <w:rPr>
          <w:rFonts w:ascii="仿宋" w:hAnsi="仿宋" w:eastAsia="仿宋"/>
          <w:sz w:val="32"/>
          <w:szCs w:val="32"/>
        </w:rPr>
      </w:pPr>
    </w:p>
    <w:p>
      <w:pPr>
        <w:overflowPunct w:val="0"/>
        <w:spacing w:line="580" w:lineRule="exact"/>
        <w:rPr>
          <w:rFonts w:ascii="仿宋_GB2312" w:hAnsi="仿宋" w:eastAsia="仿宋_GB2312"/>
          <w:sz w:val="32"/>
          <w:szCs w:val="32"/>
        </w:rPr>
      </w:pPr>
      <w:r>
        <w:rPr>
          <w:rFonts w:hint="eastAsia" w:ascii="仿宋_GB2312" w:hAnsi="仿宋" w:eastAsia="仿宋_GB2312"/>
          <w:sz w:val="32"/>
          <w:szCs w:val="32"/>
        </w:rPr>
        <w:t>XX市</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州</w:t>
      </w:r>
      <w:r>
        <w:rPr>
          <w:rFonts w:hint="eastAsia" w:ascii="仿宋_GB2312" w:hAnsi="仿宋" w:eastAsia="仿宋_GB2312"/>
          <w:sz w:val="32"/>
          <w:szCs w:val="32"/>
          <w:lang w:eastAsia="zh-CN"/>
        </w:rPr>
        <w:t>）</w:t>
      </w:r>
      <w:r>
        <w:rPr>
          <w:rFonts w:hint="eastAsia" w:ascii="仿宋_GB2312" w:hAnsi="仿宋" w:eastAsia="仿宋_GB2312"/>
          <w:sz w:val="32"/>
          <w:szCs w:val="32"/>
        </w:rPr>
        <w:t>财政局、中国人民银行XX市</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州</w:t>
      </w:r>
      <w:r>
        <w:rPr>
          <w:rFonts w:hint="eastAsia" w:ascii="仿宋_GB2312" w:hAnsi="仿宋" w:eastAsia="仿宋_GB2312"/>
          <w:sz w:val="32"/>
          <w:szCs w:val="32"/>
          <w:lang w:eastAsia="zh-CN"/>
        </w:rPr>
        <w:t>）</w:t>
      </w:r>
      <w:r>
        <w:rPr>
          <w:rFonts w:hint="eastAsia" w:ascii="仿宋_GB2312" w:hAnsi="仿宋" w:eastAsia="仿宋_GB2312"/>
          <w:sz w:val="32"/>
          <w:szCs w:val="32"/>
        </w:rPr>
        <w:t>分行：</w:t>
      </w:r>
    </w:p>
    <w:p>
      <w:pPr>
        <w:overflowPunct w:val="0"/>
        <w:spacing w:line="580" w:lineRule="exact"/>
        <w:rPr>
          <w:rFonts w:ascii="仿宋_GB2312" w:hAnsi="仿宋" w:eastAsia="仿宋_GB2312"/>
          <w:sz w:val="32"/>
          <w:szCs w:val="32"/>
        </w:rPr>
      </w:pPr>
      <w:r>
        <w:rPr>
          <w:rFonts w:hint="eastAsia" w:ascii="仿宋_GB2312" w:hAnsi="仿宋" w:eastAsia="仿宋_GB2312"/>
          <w:sz w:val="32"/>
          <w:szCs w:val="32"/>
        </w:rPr>
        <w:t xml:space="preserve">    现就我机构申报20XX年度农村金融机构定向费用奖补有关事项郑重承诺如下：</w:t>
      </w:r>
    </w:p>
    <w:p>
      <w:pPr>
        <w:overflowPunct w:val="0"/>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一、我机构20XX年度相关数据指标符合农村金融机构定向费用奖补政策要求，并同时满足下列条件：</w:t>
      </w:r>
    </w:p>
    <w:p>
      <w:pPr>
        <w:overflowPunct w:val="0"/>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（一）全年农户小额信用贷款平均余额同比正增长；</w:t>
      </w:r>
    </w:p>
    <w:p>
      <w:pPr>
        <w:overflowPunct w:val="0"/>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（二）年均存贷比高于50%（含50%）；</w:t>
      </w:r>
    </w:p>
    <w:p>
      <w:pPr>
        <w:overflowPunct w:val="0"/>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（三）全年涉农贷款和小微企业贷款平均余额占本机构全部贷款平均余额的比例不低于70%。</w:t>
      </w:r>
    </w:p>
    <w:p>
      <w:pPr>
        <w:overflowPunct w:val="0"/>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二、我机构申请奖补政策提供所提供的各项材料及数据内容真实、准确、完整，均符合申报口径要求和中国人民银行金融统计制度及相关规定，并且依法取得，不存在虚假或隐瞒。我机构自觉接受各有关部门的监督检查，如有违规或不实，愿承担相应责任。</w:t>
      </w:r>
    </w:p>
    <w:p>
      <w:pPr>
        <w:overflowPunct w:val="0"/>
        <w:spacing w:line="580" w:lineRule="exact"/>
        <w:rPr>
          <w:rFonts w:ascii="仿宋_GB2312" w:hAnsi="仿宋" w:eastAsia="仿宋_GB2312"/>
          <w:sz w:val="32"/>
          <w:szCs w:val="32"/>
        </w:rPr>
      </w:pPr>
      <w:r>
        <w:rPr>
          <w:rFonts w:hint="eastAsia" w:ascii="仿宋_GB2312" w:hAnsi="仿宋" w:eastAsia="仿宋_GB2312"/>
          <w:sz w:val="32"/>
          <w:szCs w:val="32"/>
        </w:rPr>
        <w:t xml:space="preserve">    特此承诺。</w:t>
      </w:r>
    </w:p>
    <w:p>
      <w:pPr>
        <w:overflowPunct w:val="0"/>
        <w:spacing w:line="580" w:lineRule="exact"/>
        <w:rPr>
          <w:rFonts w:ascii="仿宋_GB2312" w:hAnsi="仿宋" w:eastAsia="仿宋_GB2312"/>
          <w:sz w:val="32"/>
          <w:szCs w:val="32"/>
        </w:rPr>
      </w:pPr>
    </w:p>
    <w:p>
      <w:pPr>
        <w:overflowPunct w:val="0"/>
        <w:spacing w:line="580" w:lineRule="exact"/>
        <w:ind w:firstLine="2240" w:firstLineChars="700"/>
        <w:rPr>
          <w:rFonts w:ascii="仿宋_GB2312" w:hAnsi="仿宋" w:eastAsia="仿宋_GB2312"/>
          <w:sz w:val="32"/>
          <w:szCs w:val="32"/>
        </w:rPr>
      </w:pPr>
      <w:r>
        <w:rPr>
          <w:rFonts w:hint="eastAsia" w:ascii="仿宋_GB2312" w:hAnsi="仿宋" w:eastAsia="仿宋_GB2312"/>
          <w:sz w:val="32"/>
          <w:szCs w:val="32"/>
        </w:rPr>
        <w:t>机构名称（公章）：</w:t>
      </w:r>
    </w:p>
    <w:p>
      <w:pPr>
        <w:overflowPunct w:val="0"/>
        <w:spacing w:line="580" w:lineRule="exact"/>
        <w:ind w:firstLine="2240" w:firstLineChars="700"/>
        <w:rPr>
          <w:rFonts w:ascii="仿宋_GB2312" w:hAnsi="仿宋" w:eastAsia="仿宋_GB2312"/>
          <w:sz w:val="32"/>
          <w:szCs w:val="32"/>
        </w:rPr>
      </w:pPr>
      <w:r>
        <w:rPr>
          <w:rFonts w:hint="eastAsia" w:ascii="仿宋_GB2312" w:hAnsi="仿宋" w:eastAsia="仿宋_GB2312"/>
          <w:sz w:val="32"/>
          <w:szCs w:val="32"/>
        </w:rPr>
        <w:t>承诺人（法定代表人）签字：</w:t>
      </w:r>
    </w:p>
    <w:p>
      <w:pPr>
        <w:overflowPunct w:val="0"/>
        <w:spacing w:line="580" w:lineRule="exact"/>
        <w:ind w:firstLine="6080" w:firstLineChars="1900"/>
        <w:rPr>
          <w:rFonts w:ascii="仿宋_GB2312" w:hAnsi="仿宋_GB2312" w:eastAsia="仿宋_GB2312" w:cs="仿宋_GB2312"/>
          <w:color w:val="000000"/>
          <w:sz w:val="32"/>
          <w:szCs w:val="32"/>
          <w:shd w:val="clear" w:color="0A0000" w:fill="FFFFFF"/>
        </w:rPr>
      </w:pPr>
      <w:bookmarkStart w:id="0" w:name="_GoBack"/>
      <w:bookmarkEnd w:id="0"/>
      <w:r>
        <w:rPr>
          <w:rFonts w:hint="eastAsia" w:ascii="仿宋_GB2312" w:hAnsi="仿宋" w:eastAsia="仿宋_GB2312"/>
          <w:sz w:val="32"/>
          <w:szCs w:val="32"/>
        </w:rPr>
        <w:t xml:space="preserve">  年   月   日</w:t>
      </w:r>
    </w:p>
    <w:sectPr>
      <w:footerReference r:id="rId3" w:type="default"/>
      <w:pgSz w:w="11906" w:h="16838"/>
      <w:pgMar w:top="1701" w:right="1474" w:bottom="1701" w:left="1474" w:header="851" w:footer="1361"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ins w:id="0" w:author="程妮佳" w:date="2024-06-24T15:38:28Z">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ajorEastAsia" w:hAnsiTheme="majorEastAsia" w:eastAsiaTheme="majorEastAsia" w:cstheme="majorEastAsia"/>
                                <w:lang w:eastAsia="zh-CN"/>
                                <w:rPrChange w:id="2" w:author="程妮佳" w:date="2024-06-24T15:38:55Z">
                                  <w:rPr>
                                    <w:rFonts w:hint="eastAsia" w:eastAsia="宋体"/>
                                    <w:lang w:eastAsia="zh-CN"/>
                                  </w:rPr>
                                </w:rPrChange>
                              </w:rPr>
                            </w:pPr>
                            <w:ins w:id="3" w:author="程妮佳" w:date="2024-06-24T15:38:28Z">
                              <w:r>
                                <w:rPr>
                                  <w:rFonts w:hint="eastAsia" w:asciiTheme="majorEastAsia" w:hAnsiTheme="majorEastAsia" w:eastAsiaTheme="majorEastAsia" w:cstheme="majorEastAsia"/>
                                  <w:lang w:eastAsia="zh-CN"/>
                                  <w:rPrChange w:id="4" w:author="程妮佳" w:date="2024-06-24T15:38:55Z">
                                    <w:rPr>
                                      <w:rFonts w:hint="eastAsia"/>
                                      <w:lang w:eastAsia="zh-CN"/>
                                    </w:rPr>
                                  </w:rPrChange>
                                </w:rPr>
                                <w:t xml:space="preserve">— </w:t>
                              </w:r>
                            </w:ins>
                            <w:ins w:id="6" w:author="程妮佳" w:date="2024-06-24T15:38:28Z">
                              <w:r>
                                <w:rPr>
                                  <w:rFonts w:hint="eastAsia" w:asciiTheme="majorEastAsia" w:hAnsiTheme="majorEastAsia" w:eastAsiaTheme="majorEastAsia" w:cstheme="majorEastAsia"/>
                                  <w:lang w:eastAsia="zh-CN"/>
                                  <w:rPrChange w:id="7" w:author="程妮佳" w:date="2024-06-24T15:38:55Z">
                                    <w:rPr>
                                      <w:rFonts w:hint="eastAsia"/>
                                      <w:lang w:eastAsia="zh-CN"/>
                                    </w:rPr>
                                  </w:rPrChange>
                                </w:rPr>
                                <w:fldChar w:fldCharType="begin"/>
                              </w:r>
                            </w:ins>
                            <w:ins w:id="9" w:author="程妮佳" w:date="2024-06-24T15:38:28Z">
                              <w:r>
                                <w:rPr>
                                  <w:rFonts w:hint="eastAsia" w:asciiTheme="majorEastAsia" w:hAnsiTheme="majorEastAsia" w:eastAsiaTheme="majorEastAsia" w:cstheme="majorEastAsia"/>
                                  <w:lang w:eastAsia="zh-CN"/>
                                  <w:rPrChange w:id="10" w:author="程妮佳" w:date="2024-06-24T15:38:55Z">
                                    <w:rPr>
                                      <w:rFonts w:hint="eastAsia"/>
                                      <w:lang w:eastAsia="zh-CN"/>
                                    </w:rPr>
                                  </w:rPrChange>
                                </w:rPr>
                                <w:instrText xml:space="preserve"> PAGE  \* MERGEFORMAT </w:instrText>
                              </w:r>
                            </w:ins>
                            <w:ins w:id="12" w:author="程妮佳" w:date="2024-06-24T15:38:28Z">
                              <w:r>
                                <w:rPr>
                                  <w:rFonts w:hint="eastAsia" w:asciiTheme="majorEastAsia" w:hAnsiTheme="majorEastAsia" w:eastAsiaTheme="majorEastAsia" w:cstheme="majorEastAsia"/>
                                  <w:lang w:eastAsia="zh-CN"/>
                                  <w:rPrChange w:id="13" w:author="程妮佳" w:date="2024-06-24T15:38:55Z">
                                    <w:rPr>
                                      <w:rFonts w:hint="eastAsia"/>
                                      <w:lang w:eastAsia="zh-CN"/>
                                    </w:rPr>
                                  </w:rPrChange>
                                </w:rPr>
                                <w:fldChar w:fldCharType="separate"/>
                              </w:r>
                            </w:ins>
                            <w:ins w:id="15" w:author="程妮佳" w:date="2024-06-24T15:38:28Z">
                              <w:r>
                                <w:rPr>
                                  <w:rFonts w:hint="eastAsia" w:asciiTheme="majorEastAsia" w:hAnsiTheme="majorEastAsia" w:eastAsiaTheme="majorEastAsia" w:cstheme="majorEastAsia"/>
                                  <w:lang w:eastAsia="zh-CN"/>
                                  <w:rPrChange w:id="16" w:author="程妮佳" w:date="2024-06-24T15:38:55Z">
                                    <w:rPr>
                                      <w:rFonts w:hint="eastAsia"/>
                                      <w:lang w:eastAsia="zh-CN"/>
                                    </w:rPr>
                                  </w:rPrChange>
                                </w:rPr>
                                <w:t>1</w:t>
                              </w:r>
                            </w:ins>
                            <w:ins w:id="18" w:author="程妮佳" w:date="2024-06-24T15:38:28Z">
                              <w:r>
                                <w:rPr>
                                  <w:rFonts w:hint="eastAsia" w:asciiTheme="majorEastAsia" w:hAnsiTheme="majorEastAsia" w:eastAsiaTheme="majorEastAsia" w:cstheme="majorEastAsia"/>
                                  <w:lang w:eastAsia="zh-CN"/>
                                  <w:rPrChange w:id="19" w:author="程妮佳" w:date="2024-06-24T15:38:55Z">
                                    <w:rPr>
                                      <w:rFonts w:hint="eastAsia"/>
                                      <w:lang w:eastAsia="zh-CN"/>
                                    </w:rPr>
                                  </w:rPrChange>
                                </w:rPr>
                                <w:fldChar w:fldCharType="end"/>
                              </w:r>
                            </w:ins>
                            <w:ins w:id="21" w:author="程妮佳" w:date="2024-06-24T15:38:28Z">
                              <w:r>
                                <w:rPr>
                                  <w:rFonts w:hint="eastAsia" w:asciiTheme="majorEastAsia" w:hAnsiTheme="majorEastAsia" w:eastAsiaTheme="majorEastAsia" w:cstheme="majorEastAsia"/>
                                  <w:lang w:eastAsia="zh-CN"/>
                                  <w:rPrChange w:id="22" w:author="程妮佳" w:date="2024-06-24T15:38:55Z">
                                    <w:rPr>
                                      <w:rFonts w:hint="eastAsia"/>
                                      <w:lang w:eastAsia="zh-CN"/>
                                    </w:rPr>
                                  </w:rPrChange>
                                </w:rPr>
                                <w:t xml:space="preserve"> —</w:t>
                              </w:r>
                            </w:ins>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asciiTheme="majorEastAsia" w:hAnsiTheme="majorEastAsia" w:eastAsiaTheme="majorEastAsia" w:cstheme="majorEastAsia"/>
                          <w:lang w:eastAsia="zh-CN"/>
                          <w:rPrChange w:id="24" w:author="程妮佳" w:date="2024-06-24T15:38:55Z">
                            <w:rPr>
                              <w:rFonts w:hint="eastAsia" w:eastAsia="宋体"/>
                              <w:lang w:eastAsia="zh-CN"/>
                            </w:rPr>
                          </w:rPrChange>
                        </w:rPr>
                      </w:pPr>
                      <w:ins w:id="25" w:author="程妮佳" w:date="2024-06-24T15:38:28Z">
                        <w:r>
                          <w:rPr>
                            <w:rFonts w:hint="eastAsia" w:asciiTheme="majorEastAsia" w:hAnsiTheme="majorEastAsia" w:eastAsiaTheme="majorEastAsia" w:cstheme="majorEastAsia"/>
                            <w:lang w:eastAsia="zh-CN"/>
                            <w:rPrChange w:id="26" w:author="程妮佳" w:date="2024-06-24T15:38:55Z">
                              <w:rPr>
                                <w:rFonts w:hint="eastAsia"/>
                                <w:lang w:eastAsia="zh-CN"/>
                              </w:rPr>
                            </w:rPrChange>
                          </w:rPr>
                          <w:t xml:space="preserve">— </w:t>
                        </w:r>
                      </w:ins>
                      <w:ins w:id="28" w:author="程妮佳" w:date="2024-06-24T15:38:28Z">
                        <w:r>
                          <w:rPr>
                            <w:rFonts w:hint="eastAsia" w:asciiTheme="majorEastAsia" w:hAnsiTheme="majorEastAsia" w:eastAsiaTheme="majorEastAsia" w:cstheme="majorEastAsia"/>
                            <w:lang w:eastAsia="zh-CN"/>
                            <w:rPrChange w:id="29" w:author="程妮佳" w:date="2024-06-24T15:38:55Z">
                              <w:rPr>
                                <w:rFonts w:hint="eastAsia"/>
                                <w:lang w:eastAsia="zh-CN"/>
                              </w:rPr>
                            </w:rPrChange>
                          </w:rPr>
                          <w:fldChar w:fldCharType="begin"/>
                        </w:r>
                      </w:ins>
                      <w:ins w:id="31" w:author="程妮佳" w:date="2024-06-24T15:38:28Z">
                        <w:r>
                          <w:rPr>
                            <w:rFonts w:hint="eastAsia" w:asciiTheme="majorEastAsia" w:hAnsiTheme="majorEastAsia" w:eastAsiaTheme="majorEastAsia" w:cstheme="majorEastAsia"/>
                            <w:lang w:eastAsia="zh-CN"/>
                            <w:rPrChange w:id="32" w:author="程妮佳" w:date="2024-06-24T15:38:55Z">
                              <w:rPr>
                                <w:rFonts w:hint="eastAsia"/>
                                <w:lang w:eastAsia="zh-CN"/>
                              </w:rPr>
                            </w:rPrChange>
                          </w:rPr>
                          <w:instrText xml:space="preserve"> PAGE  \* MERGEFORMAT </w:instrText>
                        </w:r>
                      </w:ins>
                      <w:ins w:id="34" w:author="程妮佳" w:date="2024-06-24T15:38:28Z">
                        <w:r>
                          <w:rPr>
                            <w:rFonts w:hint="eastAsia" w:asciiTheme="majorEastAsia" w:hAnsiTheme="majorEastAsia" w:eastAsiaTheme="majorEastAsia" w:cstheme="majorEastAsia"/>
                            <w:lang w:eastAsia="zh-CN"/>
                            <w:rPrChange w:id="35" w:author="程妮佳" w:date="2024-06-24T15:38:55Z">
                              <w:rPr>
                                <w:rFonts w:hint="eastAsia"/>
                                <w:lang w:eastAsia="zh-CN"/>
                              </w:rPr>
                            </w:rPrChange>
                          </w:rPr>
                          <w:fldChar w:fldCharType="separate"/>
                        </w:r>
                      </w:ins>
                      <w:ins w:id="37" w:author="程妮佳" w:date="2024-06-24T15:38:28Z">
                        <w:r>
                          <w:rPr>
                            <w:rFonts w:hint="eastAsia" w:asciiTheme="majorEastAsia" w:hAnsiTheme="majorEastAsia" w:eastAsiaTheme="majorEastAsia" w:cstheme="majorEastAsia"/>
                            <w:lang w:eastAsia="zh-CN"/>
                            <w:rPrChange w:id="38" w:author="程妮佳" w:date="2024-06-24T15:38:55Z">
                              <w:rPr>
                                <w:rFonts w:hint="eastAsia"/>
                                <w:lang w:eastAsia="zh-CN"/>
                              </w:rPr>
                            </w:rPrChange>
                          </w:rPr>
                          <w:t>1</w:t>
                        </w:r>
                      </w:ins>
                      <w:ins w:id="40" w:author="程妮佳" w:date="2024-06-24T15:38:28Z">
                        <w:r>
                          <w:rPr>
                            <w:rFonts w:hint="eastAsia" w:asciiTheme="majorEastAsia" w:hAnsiTheme="majorEastAsia" w:eastAsiaTheme="majorEastAsia" w:cstheme="majorEastAsia"/>
                            <w:lang w:eastAsia="zh-CN"/>
                            <w:rPrChange w:id="41" w:author="程妮佳" w:date="2024-06-24T15:38:55Z">
                              <w:rPr>
                                <w:rFonts w:hint="eastAsia"/>
                                <w:lang w:eastAsia="zh-CN"/>
                              </w:rPr>
                            </w:rPrChange>
                          </w:rPr>
                          <w:fldChar w:fldCharType="end"/>
                        </w:r>
                      </w:ins>
                      <w:ins w:id="43" w:author="程妮佳" w:date="2024-06-24T15:38:28Z">
                        <w:r>
                          <w:rPr>
                            <w:rFonts w:hint="eastAsia" w:asciiTheme="majorEastAsia" w:hAnsiTheme="majorEastAsia" w:eastAsiaTheme="majorEastAsia" w:cstheme="majorEastAsia"/>
                            <w:lang w:eastAsia="zh-CN"/>
                            <w:rPrChange w:id="44" w:author="程妮佳" w:date="2024-06-24T15:38:55Z">
                              <w:rPr>
                                <w:rFonts w:hint="eastAsia"/>
                                <w:lang w:eastAsia="zh-CN"/>
                              </w:rPr>
                            </w:rPrChange>
                          </w:rPr>
                          <w:t xml:space="preserve"> —</w:t>
                        </w:r>
                      </w:ins>
                    </w:p>
                  </w:txbxContent>
                </v:textbox>
              </v:shape>
            </w:pict>
          </mc:Fallback>
        </mc:AlternateContent>
      </w:r>
    </w:ins>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程妮佳">
    <w15:presenceInfo w15:providerId="None" w15:userId="程妮佳"/>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NotTrackMoves/>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C10"/>
    <w:rsid w:val="000178D4"/>
    <w:rsid w:val="00074F70"/>
    <w:rsid w:val="000D1A7A"/>
    <w:rsid w:val="000F7FE9"/>
    <w:rsid w:val="001C6F35"/>
    <w:rsid w:val="00222032"/>
    <w:rsid w:val="00771496"/>
    <w:rsid w:val="007F7C10"/>
    <w:rsid w:val="009E2866"/>
    <w:rsid w:val="00D0409B"/>
    <w:rsid w:val="00D07D2C"/>
    <w:rsid w:val="00E57BE6"/>
    <w:rsid w:val="00F078C1"/>
    <w:rsid w:val="00F942C5"/>
    <w:rsid w:val="07231729"/>
    <w:rsid w:val="0FC6772D"/>
    <w:rsid w:val="1CCD0BFF"/>
    <w:rsid w:val="28605C64"/>
    <w:rsid w:val="32FD2A9B"/>
    <w:rsid w:val="3B7403A2"/>
    <w:rsid w:val="4F2B67A6"/>
    <w:rsid w:val="5D663EB5"/>
    <w:rsid w:val="5D836E88"/>
    <w:rsid w:val="6B541515"/>
    <w:rsid w:val="72BC38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批注框文本 Char"/>
    <w:link w:val="2"/>
    <w:semiHidden/>
    <w:qFormat/>
    <w:uiPriority w:val="99"/>
    <w:rPr>
      <w:rFonts w:cs="黑体"/>
      <w:kern w:val="2"/>
      <w:sz w:val="18"/>
      <w:szCs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59</Words>
  <Characters>338</Characters>
  <Lines>2</Lines>
  <Paragraphs>1</Paragraphs>
  <TotalTime>5</TotalTime>
  <ScaleCrop>false</ScaleCrop>
  <LinksUpToDate>false</LinksUpToDate>
  <CharactersWithSpaces>396</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2023-12-21T10:42:00Z</dcterms:created>
  <dc:creator>JRC_201708312</dc:creator>
  <cp:lastModifiedBy>程妮佳</cp:lastModifiedBy>
  <cp:lastPrinted>2024-06-24T07:39:20Z</cp:lastPrinted>
  <dcterms:modified xsi:type="dcterms:W3CDTF">2024-06-24T08:38:43Z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